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501FB88E" w:rsidR="00067FE2" w:rsidRDefault="001101F2" w:rsidP="00CF2767">
            <w:pPr>
              <w:pStyle w:val="Header"/>
              <w:spacing w:before="120" w:after="120"/>
            </w:pPr>
            <w:r>
              <w:t xml:space="preserve">PGRR </w:t>
            </w:r>
            <w:r w:rsidR="00067FE2">
              <w:t>Number</w:t>
            </w:r>
          </w:p>
        </w:tc>
        <w:tc>
          <w:tcPr>
            <w:tcW w:w="1260" w:type="dxa"/>
            <w:tcBorders>
              <w:bottom w:val="single" w:sz="4" w:space="0" w:color="auto"/>
            </w:tcBorders>
            <w:vAlign w:val="center"/>
          </w:tcPr>
          <w:p w14:paraId="401471A8" w14:textId="63F68808" w:rsidR="00067FE2" w:rsidRDefault="00E72661" w:rsidP="00CF2767">
            <w:pPr>
              <w:pStyle w:val="Header"/>
              <w:spacing w:before="120" w:after="120"/>
              <w:jc w:val="center"/>
            </w:pPr>
            <w:hyperlink r:id="rId8" w:history="1">
              <w:r w:rsidRPr="000748E8">
                <w:rPr>
                  <w:rStyle w:val="Hyperlink"/>
                </w:rPr>
                <w:t>142</w:t>
              </w:r>
            </w:hyperlink>
          </w:p>
        </w:tc>
        <w:tc>
          <w:tcPr>
            <w:tcW w:w="1170" w:type="dxa"/>
            <w:tcBorders>
              <w:bottom w:val="single" w:sz="4" w:space="0" w:color="auto"/>
            </w:tcBorders>
            <w:shd w:val="clear" w:color="auto" w:fill="FFFFFF"/>
            <w:vAlign w:val="center"/>
          </w:tcPr>
          <w:p w14:paraId="6B590D59" w14:textId="7D79B4AE" w:rsidR="00067FE2" w:rsidRDefault="001101F2" w:rsidP="00CF2767">
            <w:pPr>
              <w:pStyle w:val="Header"/>
              <w:spacing w:before="120" w:after="120"/>
            </w:pPr>
            <w:r>
              <w:t xml:space="preserve">PGRR </w:t>
            </w:r>
            <w:r w:rsidR="00067FE2">
              <w:t>Title</w:t>
            </w:r>
          </w:p>
        </w:tc>
        <w:tc>
          <w:tcPr>
            <w:tcW w:w="6390" w:type="dxa"/>
            <w:tcBorders>
              <w:bottom w:val="single" w:sz="4" w:space="0" w:color="auto"/>
            </w:tcBorders>
            <w:vAlign w:val="center"/>
          </w:tcPr>
          <w:p w14:paraId="52620EEF" w14:textId="54BE8A76" w:rsidR="00067FE2" w:rsidRDefault="001101F2" w:rsidP="00CF2767">
            <w:pPr>
              <w:pStyle w:val="Header"/>
              <w:spacing w:before="120" w:after="120"/>
            </w:pPr>
            <w:r>
              <w:t>In-</w:t>
            </w:r>
            <w:r w:rsidR="00CE5AEE">
              <w:t xml:space="preserve">kind </w:t>
            </w:r>
            <w:r>
              <w:t>Definition for Generation</w:t>
            </w:r>
          </w:p>
        </w:tc>
      </w:tr>
      <w:tr w:rsidR="00067FE2" w:rsidRPr="00E01925" w14:paraId="3288B1CC" w14:textId="77777777" w:rsidTr="00BC2D06">
        <w:trPr>
          <w:trHeight w:val="518"/>
        </w:trPr>
        <w:tc>
          <w:tcPr>
            <w:tcW w:w="2880" w:type="dxa"/>
            <w:gridSpan w:val="2"/>
            <w:shd w:val="clear" w:color="auto" w:fill="FFFFFF"/>
            <w:vAlign w:val="center"/>
          </w:tcPr>
          <w:p w14:paraId="3C517530" w14:textId="77777777" w:rsidR="00067FE2" w:rsidRPr="00E01925" w:rsidRDefault="00067FE2" w:rsidP="00CF2767">
            <w:pPr>
              <w:pStyle w:val="Header"/>
              <w:spacing w:before="120" w:after="120"/>
              <w:rPr>
                <w:bCs w:val="0"/>
              </w:rPr>
            </w:pPr>
            <w:r w:rsidRPr="00E01925">
              <w:rPr>
                <w:bCs w:val="0"/>
              </w:rPr>
              <w:t>Date Posted</w:t>
            </w:r>
          </w:p>
        </w:tc>
        <w:tc>
          <w:tcPr>
            <w:tcW w:w="7560" w:type="dxa"/>
            <w:gridSpan w:val="2"/>
            <w:vAlign w:val="center"/>
          </w:tcPr>
          <w:p w14:paraId="1C09798C" w14:textId="5FDF927F" w:rsidR="00067FE2" w:rsidRPr="00E01925" w:rsidRDefault="00CF2767" w:rsidP="00CF2767">
            <w:pPr>
              <w:pStyle w:val="NormalArial"/>
              <w:spacing w:before="120" w:after="120"/>
            </w:pPr>
            <w:r>
              <w:t>January 28</w:t>
            </w:r>
            <w:r w:rsidR="004F5497">
              <w:t xml:space="preserve">, </w:t>
            </w:r>
            <w:r w:rsidR="001101F2">
              <w:t>2026</w:t>
            </w:r>
          </w:p>
        </w:tc>
      </w:tr>
      <w:tr w:rsidR="00067FE2" w14:paraId="36DE136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119B2F4" w14:textId="77777777" w:rsidR="00067FE2"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Default="00067FE2" w:rsidP="00F44236">
            <w:pPr>
              <w:pStyle w:val="NormalArial"/>
            </w:pPr>
          </w:p>
        </w:tc>
      </w:tr>
      <w:tr w:rsidR="009D17F0"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77777777" w:rsidR="009D17F0" w:rsidRDefault="009D17F0" w:rsidP="00CF2767">
            <w:pPr>
              <w:pStyle w:val="Header"/>
              <w:spacing w:before="120" w:after="120"/>
            </w:pPr>
            <w:r>
              <w:t xml:space="preserve">Requested Resolution </w:t>
            </w:r>
          </w:p>
        </w:tc>
        <w:tc>
          <w:tcPr>
            <w:tcW w:w="7560" w:type="dxa"/>
            <w:gridSpan w:val="2"/>
            <w:tcBorders>
              <w:top w:val="single" w:sz="4" w:space="0" w:color="auto"/>
            </w:tcBorders>
            <w:vAlign w:val="center"/>
          </w:tcPr>
          <w:p w14:paraId="6D5AC490" w14:textId="1C881990" w:rsidR="009D17F0" w:rsidRPr="00FB509B" w:rsidRDefault="004F5497" w:rsidP="00CF2767">
            <w:pPr>
              <w:pStyle w:val="NormalArial"/>
              <w:spacing w:before="120" w:after="120"/>
            </w:pPr>
            <w:r>
              <w:t>Normal</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CF2767">
            <w:pPr>
              <w:pStyle w:val="Header"/>
              <w:spacing w:before="120" w:after="120"/>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1273F894" w14:textId="6E1F2973" w:rsidR="008C4987" w:rsidRPr="00FB509B" w:rsidRDefault="001101F2" w:rsidP="00CF2767">
            <w:pPr>
              <w:pStyle w:val="NormalArial"/>
              <w:spacing w:before="120" w:after="120"/>
            </w:pPr>
            <w:r>
              <w:t>5.2.1</w:t>
            </w:r>
            <w:r w:rsidR="00592FA4">
              <w:t>,</w:t>
            </w:r>
            <w:r w:rsidR="008C4987" w:rsidRPr="008C4987">
              <w:tab/>
            </w:r>
            <w:r>
              <w:t>Applicability</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CF276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3523B7C7" w:rsidR="00C9766A" w:rsidRPr="00FB509B" w:rsidRDefault="00577966" w:rsidP="00CF2767">
            <w:pPr>
              <w:pStyle w:val="NormalArial"/>
              <w:spacing w:before="120" w:after="120"/>
            </w:pPr>
            <w:r>
              <w:t>None</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CF2767">
            <w:pPr>
              <w:pStyle w:val="Header"/>
              <w:spacing w:before="120" w:after="120"/>
            </w:pPr>
            <w:r>
              <w:t>Revision Description</w:t>
            </w:r>
          </w:p>
        </w:tc>
        <w:tc>
          <w:tcPr>
            <w:tcW w:w="7560" w:type="dxa"/>
            <w:gridSpan w:val="2"/>
            <w:tcBorders>
              <w:bottom w:val="single" w:sz="4" w:space="0" w:color="auto"/>
            </w:tcBorders>
            <w:vAlign w:val="center"/>
          </w:tcPr>
          <w:p w14:paraId="062CD83D" w14:textId="3504E269" w:rsidR="009D17F0" w:rsidRPr="00FB509B" w:rsidRDefault="00506EDA" w:rsidP="00CF2767">
            <w:pPr>
              <w:pStyle w:val="NormalArial"/>
              <w:spacing w:before="120" w:after="120"/>
            </w:pPr>
            <w:r w:rsidRPr="00506EDA">
              <w:t xml:space="preserve">This </w:t>
            </w:r>
            <w:r w:rsidR="001101F2">
              <w:t>Planning</w:t>
            </w:r>
            <w:r w:rsidRPr="00506EDA">
              <w:t xml:space="preserve"> Guide Revision Request (</w:t>
            </w:r>
            <w:r w:rsidR="001101F2">
              <w:t>P</w:t>
            </w:r>
            <w:r w:rsidR="001101F2" w:rsidRPr="00506EDA">
              <w:t>GRR</w:t>
            </w:r>
            <w:r w:rsidRPr="00506EDA">
              <w:t xml:space="preserve">) </w:t>
            </w:r>
            <w:r w:rsidR="001101F2">
              <w:t xml:space="preserve">defines </w:t>
            </w:r>
            <w:r w:rsidR="00CE5AEE">
              <w:t>“i</w:t>
            </w:r>
            <w:r w:rsidR="001101F2">
              <w:t>n-kind</w:t>
            </w:r>
            <w:r w:rsidR="00CE5AEE">
              <w:t>”</w:t>
            </w:r>
            <w:r w:rsidR="001101F2">
              <w:t xml:space="preserve"> for generation in ERCOT.</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CF2767">
            <w:pPr>
              <w:pStyle w:val="Header"/>
              <w:spacing w:before="120" w:after="120"/>
            </w:pPr>
            <w:r>
              <w:t>Reason for Revision</w:t>
            </w:r>
          </w:p>
        </w:tc>
        <w:tc>
          <w:tcPr>
            <w:tcW w:w="7560" w:type="dxa"/>
            <w:gridSpan w:val="2"/>
            <w:vAlign w:val="center"/>
          </w:tcPr>
          <w:p w14:paraId="76A91F89" w14:textId="609757C9" w:rsidR="001F3D0C" w:rsidRDefault="008A7C86" w:rsidP="001F3D0C">
            <w:pPr>
              <w:pStyle w:val="NormalArial"/>
              <w:tabs>
                <w:tab w:val="left" w:pos="432"/>
              </w:tabs>
              <w:spacing w:before="120"/>
              <w:ind w:left="432" w:hanging="432"/>
              <w:rPr>
                <w:rFonts w:cs="Arial"/>
                <w:color w:val="000000"/>
              </w:rPr>
            </w:pPr>
            <w:r>
              <w:pict w14:anchorId="3A05C1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6pt">
                  <v:imagedata r:id="rId9" o:title=""/>
                </v:shape>
              </w:pict>
            </w:r>
            <w:r w:rsidR="001F3D0C" w:rsidRPr="006629C8">
              <w:t xml:space="preserve">  </w:t>
            </w:r>
            <w:hyperlink r:id="rId10" w:history="1">
              <w:r w:rsidR="001F3D0C" w:rsidRPr="00BD53C5">
                <w:rPr>
                  <w:rStyle w:val="Hyperlink"/>
                  <w:rFonts w:cs="Arial"/>
                </w:rPr>
                <w:t>Strategic Plan</w:t>
              </w:r>
            </w:hyperlink>
            <w:r w:rsidR="001F3D0C">
              <w:rPr>
                <w:rFonts w:cs="Arial"/>
                <w:color w:val="000000"/>
              </w:rPr>
              <w:t xml:space="preserve"> Objective 1 – </w:t>
            </w:r>
            <w:r w:rsidR="001F3D0C" w:rsidRPr="00BD53C5">
              <w:rPr>
                <w:rFonts w:cs="Arial"/>
                <w:color w:val="000000"/>
              </w:rPr>
              <w:t>Be an industry leader for grid reliability and resilience</w:t>
            </w:r>
          </w:p>
          <w:p w14:paraId="512BB910" w14:textId="0A50FF1C" w:rsidR="001F3D0C" w:rsidRPr="00BD53C5" w:rsidRDefault="008A7C86" w:rsidP="001F3D0C">
            <w:pPr>
              <w:pStyle w:val="NormalArial"/>
              <w:tabs>
                <w:tab w:val="left" w:pos="432"/>
              </w:tabs>
              <w:spacing w:before="120"/>
              <w:ind w:left="432" w:hanging="432"/>
              <w:rPr>
                <w:rFonts w:cs="Arial"/>
                <w:color w:val="000000"/>
              </w:rPr>
            </w:pPr>
            <w:r>
              <w:pict w14:anchorId="09CAC379">
                <v:shape id="_x0000_i1026" type="#_x0000_t75" style="width:15.6pt;height:15.6pt">
                  <v:imagedata r:id="rId11" o:title=""/>
                </v:shape>
              </w:pict>
            </w:r>
            <w:r w:rsidR="001F3D0C" w:rsidRPr="00CD242D">
              <w:t xml:space="preserve">  </w:t>
            </w:r>
            <w:hyperlink r:id="rId12" w:history="1">
              <w:r w:rsidR="001F3D0C" w:rsidRPr="00BD53C5">
                <w:rPr>
                  <w:rStyle w:val="Hyperlink"/>
                  <w:rFonts w:cs="Arial"/>
                </w:rPr>
                <w:t>Strategic Plan</w:t>
              </w:r>
            </w:hyperlink>
            <w:r w:rsidR="001F3D0C">
              <w:rPr>
                <w:rFonts w:cs="Arial"/>
                <w:color w:val="000000"/>
              </w:rPr>
              <w:t xml:space="preserve"> Objective 2 - </w:t>
            </w:r>
            <w:r w:rsidR="001F3D0C" w:rsidRPr="00BD53C5">
              <w:rPr>
                <w:rFonts w:cs="Arial"/>
                <w:color w:val="000000"/>
              </w:rPr>
              <w:t>Enhance the ERCOT region’s economic competitiveness</w:t>
            </w:r>
            <w:r w:rsidR="001F3D0C">
              <w:rPr>
                <w:rFonts w:cs="Arial"/>
                <w:color w:val="000000"/>
              </w:rPr>
              <w:t xml:space="preserve"> </w:t>
            </w:r>
            <w:r w:rsidR="001F3D0C" w:rsidRPr="00BD53C5">
              <w:rPr>
                <w:rFonts w:cs="Arial"/>
                <w:color w:val="000000"/>
              </w:rPr>
              <w:t>with respect to trends in wholesale power rates and retail</w:t>
            </w:r>
            <w:r w:rsidR="001F3D0C">
              <w:rPr>
                <w:rFonts w:cs="Arial"/>
                <w:color w:val="000000"/>
              </w:rPr>
              <w:t xml:space="preserve"> </w:t>
            </w:r>
            <w:r w:rsidR="001F3D0C" w:rsidRPr="00BD53C5">
              <w:rPr>
                <w:rFonts w:cs="Arial"/>
                <w:color w:val="000000"/>
              </w:rPr>
              <w:t>electricity prices to consumers</w:t>
            </w:r>
          </w:p>
          <w:p w14:paraId="1567830A" w14:textId="6B4D6ECC" w:rsidR="001F3D0C" w:rsidRPr="00BD53C5" w:rsidRDefault="008A7C86" w:rsidP="001F3D0C">
            <w:pPr>
              <w:pStyle w:val="NormalArial"/>
              <w:spacing w:before="120"/>
              <w:ind w:left="432" w:hanging="432"/>
              <w:rPr>
                <w:rFonts w:cs="Arial"/>
                <w:color w:val="000000"/>
              </w:rPr>
            </w:pPr>
            <w:r>
              <w:pict w14:anchorId="42B9A697">
                <v:shape id="_x0000_i1027" type="#_x0000_t75" style="width:15.6pt;height:15.6pt">
                  <v:imagedata r:id="rId11" o:title=""/>
                </v:shape>
              </w:pict>
            </w:r>
            <w:r w:rsidR="001F3D0C" w:rsidRPr="006629C8">
              <w:t xml:space="preserve">  </w:t>
            </w:r>
            <w:hyperlink r:id="rId13" w:history="1">
              <w:r w:rsidR="001F3D0C" w:rsidRPr="00BD53C5">
                <w:rPr>
                  <w:rStyle w:val="Hyperlink"/>
                  <w:rFonts w:cs="Arial"/>
                </w:rPr>
                <w:t>Strategic Plan</w:t>
              </w:r>
            </w:hyperlink>
            <w:r w:rsidR="001F3D0C">
              <w:rPr>
                <w:rFonts w:cs="Arial"/>
                <w:color w:val="000000"/>
              </w:rPr>
              <w:t xml:space="preserve"> Objective 3 - </w:t>
            </w:r>
            <w:r w:rsidR="001F3D0C" w:rsidRPr="00BD53C5">
              <w:rPr>
                <w:rFonts w:cs="Arial"/>
                <w:color w:val="000000"/>
              </w:rPr>
              <w:t>Advance ERCOT, Inc. as an</w:t>
            </w:r>
            <w:r w:rsidR="001F3D0C">
              <w:rPr>
                <w:rFonts w:cs="Arial"/>
                <w:color w:val="000000"/>
              </w:rPr>
              <w:t xml:space="preserve"> </w:t>
            </w:r>
            <w:r w:rsidR="001F3D0C" w:rsidRPr="00BD53C5">
              <w:rPr>
                <w:rFonts w:cs="Arial"/>
                <w:color w:val="000000"/>
              </w:rPr>
              <w:t>independent leading</w:t>
            </w:r>
            <w:r w:rsidR="001F3D0C">
              <w:rPr>
                <w:rFonts w:cs="Arial"/>
                <w:color w:val="000000"/>
              </w:rPr>
              <w:t xml:space="preserve"> </w:t>
            </w:r>
            <w:r w:rsidR="001F3D0C" w:rsidRPr="00BD53C5">
              <w:rPr>
                <w:rFonts w:cs="Arial"/>
                <w:color w:val="000000"/>
              </w:rPr>
              <w:t xml:space="preserve">industry expert and an </w:t>
            </w:r>
            <w:proofErr w:type="gramStart"/>
            <w:r w:rsidR="001F3D0C" w:rsidRPr="00BD53C5">
              <w:rPr>
                <w:rFonts w:cs="Arial"/>
                <w:color w:val="000000"/>
              </w:rPr>
              <w:t>employer</w:t>
            </w:r>
            <w:proofErr w:type="gramEnd"/>
            <w:r w:rsidR="001F3D0C" w:rsidRPr="00BD53C5">
              <w:rPr>
                <w:rFonts w:cs="Arial"/>
                <w:color w:val="000000"/>
              </w:rPr>
              <w:t xml:space="preserve"> of choice by fostering</w:t>
            </w:r>
            <w:r w:rsidR="001F3D0C">
              <w:rPr>
                <w:rFonts w:cs="Arial"/>
                <w:color w:val="000000"/>
              </w:rPr>
              <w:t xml:space="preserve"> </w:t>
            </w:r>
            <w:r w:rsidR="001F3D0C" w:rsidRPr="00BD53C5">
              <w:rPr>
                <w:rFonts w:cs="Arial"/>
                <w:color w:val="000000"/>
              </w:rPr>
              <w:t>innovation, investing in our people, and emphasizing the</w:t>
            </w:r>
            <w:r w:rsidR="001F3D0C">
              <w:rPr>
                <w:rFonts w:cs="Arial"/>
                <w:color w:val="000000"/>
              </w:rPr>
              <w:t xml:space="preserve"> </w:t>
            </w:r>
            <w:r w:rsidR="001F3D0C" w:rsidRPr="00BD53C5">
              <w:rPr>
                <w:rFonts w:cs="Arial"/>
                <w:color w:val="000000"/>
              </w:rPr>
              <w:t>importance of our mission</w:t>
            </w:r>
          </w:p>
          <w:p w14:paraId="3F1AE382" w14:textId="5B8B9799" w:rsidR="001F3D0C" w:rsidRDefault="008A7C86" w:rsidP="001F3D0C">
            <w:pPr>
              <w:pStyle w:val="NormalArial"/>
              <w:spacing w:before="120"/>
              <w:rPr>
                <w:iCs/>
                <w:kern w:val="24"/>
              </w:rPr>
            </w:pPr>
            <w:r>
              <w:pict w14:anchorId="6738BA15">
                <v:shape id="_x0000_i1028" type="#_x0000_t75" style="width:15.6pt;height:15.6pt">
                  <v:imagedata r:id="rId11" o:title=""/>
                </v:shape>
              </w:pict>
            </w:r>
            <w:r w:rsidR="001F3D0C" w:rsidRPr="006629C8">
              <w:t xml:space="preserve">  </w:t>
            </w:r>
            <w:r w:rsidR="001F3D0C" w:rsidRPr="00344591">
              <w:rPr>
                <w:iCs/>
                <w:kern w:val="24"/>
              </w:rPr>
              <w:t>General system and/or process improvement(s)</w:t>
            </w:r>
          </w:p>
          <w:p w14:paraId="0596DA02" w14:textId="01F540C4" w:rsidR="001F3D0C" w:rsidRDefault="008A7C86" w:rsidP="001F3D0C">
            <w:pPr>
              <w:pStyle w:val="NormalArial"/>
              <w:spacing w:before="120"/>
              <w:rPr>
                <w:iCs/>
                <w:kern w:val="24"/>
              </w:rPr>
            </w:pPr>
            <w:r>
              <w:pict w14:anchorId="06479F8F">
                <v:shape id="_x0000_i1029" type="#_x0000_t75" style="width:15.6pt;height:15.6pt">
                  <v:imagedata r:id="rId11" o:title=""/>
                </v:shape>
              </w:pict>
            </w:r>
            <w:r w:rsidR="001F3D0C" w:rsidRPr="006629C8">
              <w:t xml:space="preserve">  </w:t>
            </w:r>
            <w:r w:rsidR="001F3D0C">
              <w:rPr>
                <w:iCs/>
                <w:kern w:val="24"/>
              </w:rPr>
              <w:t>Regulatory requirements</w:t>
            </w:r>
          </w:p>
          <w:p w14:paraId="073621CC" w14:textId="10B9B597" w:rsidR="001F3D0C" w:rsidRPr="00CD242D" w:rsidRDefault="008A7C86" w:rsidP="001F3D0C">
            <w:pPr>
              <w:pStyle w:val="NormalArial"/>
              <w:spacing w:before="120"/>
              <w:rPr>
                <w:rFonts w:cs="Arial"/>
                <w:color w:val="000000"/>
              </w:rPr>
            </w:pPr>
            <w:r>
              <w:pict w14:anchorId="04C0E1F5">
                <v:shape id="_x0000_i1030" type="#_x0000_t75" style="width:15.6pt;height:15.6pt">
                  <v:imagedata r:id="rId11" o:title=""/>
                </v:shape>
              </w:pict>
            </w:r>
            <w:r w:rsidR="001F3D0C" w:rsidRPr="006629C8">
              <w:t xml:space="preserve">  </w:t>
            </w:r>
            <w:r w:rsidR="001F3D0C">
              <w:rPr>
                <w:rFonts w:cs="Arial"/>
                <w:color w:val="000000"/>
              </w:rPr>
              <w:t>ERCOT Board and/or PUCT Directive</w:t>
            </w:r>
          </w:p>
          <w:p w14:paraId="42BB42E3" w14:textId="77777777" w:rsidR="001F3D0C" w:rsidRDefault="001F3D0C" w:rsidP="001F3D0C">
            <w:pPr>
              <w:pStyle w:val="NormalArial"/>
              <w:rPr>
                <w:i/>
                <w:sz w:val="20"/>
                <w:szCs w:val="20"/>
              </w:rPr>
            </w:pPr>
          </w:p>
          <w:p w14:paraId="44D901DB" w14:textId="2501C5A6" w:rsidR="00FC3D4B" w:rsidRPr="001313B4" w:rsidRDefault="001F3D0C" w:rsidP="001F3D0C">
            <w:pPr>
              <w:pStyle w:val="NormalArial"/>
              <w:spacing w:after="120"/>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FF5898" w14:paraId="6D08E83F" w14:textId="77777777" w:rsidTr="00BC2D06">
        <w:trPr>
          <w:trHeight w:val="518"/>
        </w:trPr>
        <w:tc>
          <w:tcPr>
            <w:tcW w:w="2880" w:type="dxa"/>
            <w:gridSpan w:val="2"/>
            <w:tcBorders>
              <w:bottom w:val="single" w:sz="4" w:space="0" w:color="auto"/>
            </w:tcBorders>
            <w:shd w:val="clear" w:color="auto" w:fill="FFFFFF"/>
            <w:vAlign w:val="center"/>
          </w:tcPr>
          <w:p w14:paraId="463C76D4" w14:textId="606C9593" w:rsidR="00FF5898" w:rsidRDefault="00FF5898" w:rsidP="00CF2767">
            <w:pPr>
              <w:pStyle w:val="Header"/>
              <w:spacing w:before="120" w:after="120"/>
            </w:pPr>
            <w:r>
              <w:t>Justification of Reason for Revision and Market Impacts</w:t>
            </w:r>
          </w:p>
        </w:tc>
        <w:tc>
          <w:tcPr>
            <w:tcW w:w="7560" w:type="dxa"/>
            <w:gridSpan w:val="2"/>
            <w:tcBorders>
              <w:bottom w:val="single" w:sz="4" w:space="0" w:color="auto"/>
            </w:tcBorders>
            <w:vAlign w:val="center"/>
          </w:tcPr>
          <w:p w14:paraId="18A780E7" w14:textId="625AEA1A" w:rsidR="00FF5898" w:rsidRPr="00625E5D" w:rsidRDefault="001101F2" w:rsidP="00FF5898">
            <w:pPr>
              <w:pStyle w:val="NormalArial"/>
              <w:spacing w:before="120" w:after="120"/>
              <w:rPr>
                <w:iCs/>
                <w:kern w:val="24"/>
              </w:rPr>
            </w:pPr>
            <w:r>
              <w:t>The term “</w:t>
            </w:r>
            <w:r w:rsidR="00CE5AEE">
              <w:t>i</w:t>
            </w:r>
            <w:r>
              <w:t xml:space="preserve">n-kind” for generation in ERCOT is not defined anywhere in the ERCOT </w:t>
            </w:r>
            <w:r w:rsidR="003E114E">
              <w:t>P</w:t>
            </w:r>
            <w:r>
              <w:t>rotocols.</w:t>
            </w:r>
            <w:r w:rsidR="004865E9">
              <w:t xml:space="preserve">  </w:t>
            </w:r>
            <w:r>
              <w:t xml:space="preserve">This PGRR will correct this </w:t>
            </w:r>
            <w:r w:rsidR="00CE5AEE">
              <w:t xml:space="preserve">lack of </w:t>
            </w:r>
            <w:r w:rsidR="004865E9">
              <w:t>clarity</w:t>
            </w:r>
            <w:r w:rsidR="00CE5AEE">
              <w:t>.</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A3772" w14:paraId="6BA45196" w14:textId="77777777" w:rsidTr="00D176CF">
        <w:trPr>
          <w:cantSplit/>
          <w:trHeight w:val="432"/>
        </w:trPr>
        <w:tc>
          <w:tcPr>
            <w:tcW w:w="2880" w:type="dxa"/>
            <w:shd w:val="clear" w:color="auto" w:fill="FFFFFF"/>
            <w:vAlign w:val="center"/>
          </w:tcPr>
          <w:p w14:paraId="5BCDE696" w14:textId="77777777" w:rsidR="009A3772" w:rsidRPr="00B93CA0" w:rsidRDefault="009A3772">
            <w:pPr>
              <w:pStyle w:val="Header"/>
              <w:rPr>
                <w:bCs w:val="0"/>
              </w:rPr>
            </w:pPr>
            <w:r w:rsidRPr="00B93CA0">
              <w:rPr>
                <w:bCs w:val="0"/>
              </w:rPr>
              <w:lastRenderedPageBreak/>
              <w:t>Name</w:t>
            </w:r>
          </w:p>
        </w:tc>
        <w:tc>
          <w:tcPr>
            <w:tcW w:w="7560" w:type="dxa"/>
            <w:vAlign w:val="center"/>
          </w:tcPr>
          <w:p w14:paraId="0514022E" w14:textId="64325A4F" w:rsidR="009A3772" w:rsidRDefault="004F5497">
            <w:pPr>
              <w:pStyle w:val="NormalArial"/>
            </w:pPr>
            <w:r>
              <w:t>Kevin Hanson</w:t>
            </w:r>
          </w:p>
        </w:tc>
      </w:tr>
      <w:tr w:rsidR="009A3772" w14:paraId="33CB94A8" w14:textId="77777777" w:rsidTr="00D176CF">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7560" w:type="dxa"/>
            <w:vAlign w:val="center"/>
          </w:tcPr>
          <w:p w14:paraId="7A233595" w14:textId="62741F85" w:rsidR="009A3772" w:rsidRDefault="00BA113D">
            <w:pPr>
              <w:pStyle w:val="NormalArial"/>
            </w:pPr>
            <w:hyperlink r:id="rId14" w:history="1">
              <w:r w:rsidRPr="0017561C">
                <w:rPr>
                  <w:rStyle w:val="Hyperlink"/>
                </w:rPr>
                <w:t>khanson@invenergy.com</w:t>
              </w:r>
            </w:hyperlink>
            <w:r>
              <w:t xml:space="preserve"> </w:t>
            </w:r>
          </w:p>
        </w:tc>
      </w:tr>
      <w:tr w:rsidR="009A3772" w14:paraId="35BE9038" w14:textId="77777777" w:rsidTr="00D176CF">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7560" w:type="dxa"/>
            <w:vAlign w:val="center"/>
          </w:tcPr>
          <w:p w14:paraId="00E39457" w14:textId="56F4ABA1" w:rsidR="009A3772" w:rsidRDefault="004F5497">
            <w:pPr>
              <w:pStyle w:val="NormalArial"/>
            </w:pPr>
            <w:r>
              <w:t>Invenergy</w:t>
            </w:r>
          </w:p>
        </w:tc>
      </w:tr>
      <w:tr w:rsidR="009A3772"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8EF00BD" w14:textId="28C4762C" w:rsidR="009A3772" w:rsidRDefault="004F5497">
            <w:pPr>
              <w:pStyle w:val="NormalArial"/>
            </w:pPr>
            <w:r>
              <w:t>713-884-9202</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322CA563" w:rsidR="009A3772" w:rsidRDefault="004F5497">
            <w:pPr>
              <w:pStyle w:val="NormalArial"/>
            </w:pPr>
            <w:r>
              <w:t>713-884-9202</w:t>
            </w: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3BEEA81D" w:rsidR="009A3772" w:rsidRDefault="004F5497">
            <w:pPr>
              <w:pStyle w:val="NormalArial"/>
            </w:pPr>
            <w:r>
              <w:t>Independent Generators</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6C105DA6" w:rsidR="009A3772" w:rsidRPr="00D56D61" w:rsidRDefault="00772AA5">
            <w:pPr>
              <w:pStyle w:val="NormalArial"/>
            </w:pPr>
            <w:r>
              <w:t>Brittney Albracht</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0A430038" w:rsidR="009A3772" w:rsidRPr="00D56D61" w:rsidRDefault="00772AA5">
            <w:pPr>
              <w:pStyle w:val="NormalArial"/>
            </w:pPr>
            <w:hyperlink r:id="rId15" w:history="1">
              <w:r w:rsidRPr="00AF12B4">
                <w:rPr>
                  <w:rStyle w:val="Hyperlink"/>
                </w:rPr>
                <w:t>Brittney.Albracht@ercot.com</w:t>
              </w:r>
            </w:hyperlink>
            <w:r>
              <w:t xml:space="preserve"> </w:t>
            </w:r>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2FB239F2" w:rsidR="009A3772" w:rsidRDefault="00772AA5">
            <w:pPr>
              <w:pStyle w:val="NormalArial"/>
            </w:pPr>
            <w:r>
              <w:t>512-225-7027</w:t>
            </w:r>
          </w:p>
        </w:tc>
      </w:tr>
    </w:tbl>
    <w:p w14:paraId="00750513"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BA113D" w14:paraId="14445883" w14:textId="77777777" w:rsidTr="007F067F">
        <w:trPr>
          <w:cantSplit/>
          <w:trHeight w:val="432"/>
        </w:trPr>
        <w:tc>
          <w:tcPr>
            <w:tcW w:w="10440" w:type="dxa"/>
            <w:vAlign w:val="center"/>
          </w:tcPr>
          <w:p w14:paraId="30BE6C0F" w14:textId="77777777" w:rsidR="00BA113D" w:rsidRDefault="00BA113D" w:rsidP="007F067F">
            <w:pPr>
              <w:pStyle w:val="NormalArial"/>
              <w:jc w:val="center"/>
            </w:pPr>
            <w:r>
              <w:rPr>
                <w:b/>
              </w:rPr>
              <w:t>Market Rules Notes</w:t>
            </w:r>
          </w:p>
        </w:tc>
      </w:tr>
    </w:tbl>
    <w:p w14:paraId="04FFE15D" w14:textId="77777777" w:rsidR="0067775A" w:rsidRDefault="0067775A" w:rsidP="00545BB1">
      <w:pPr>
        <w:tabs>
          <w:tab w:val="num" w:pos="0"/>
        </w:tabs>
        <w:spacing w:before="120" w:after="120"/>
        <w:rPr>
          <w:rFonts w:ascii="Arial" w:hAnsi="Arial" w:cs="Arial"/>
        </w:rPr>
      </w:pPr>
      <w:r>
        <w:rPr>
          <w:rFonts w:ascii="Arial" w:hAnsi="Arial" w:cs="Arial"/>
        </w:rPr>
        <w:t>Please note that the following PGRR(s) also propose revisions to the following section(s):</w:t>
      </w:r>
    </w:p>
    <w:p w14:paraId="67755685" w14:textId="4883DA17" w:rsidR="0067775A" w:rsidRPr="00383A02" w:rsidRDefault="0067775A" w:rsidP="0067775A">
      <w:pPr>
        <w:numPr>
          <w:ilvl w:val="0"/>
          <w:numId w:val="23"/>
        </w:numPr>
        <w:rPr>
          <w:rFonts w:ascii="Arial" w:hAnsi="Arial" w:cs="Arial"/>
        </w:rPr>
      </w:pPr>
      <w:r w:rsidRPr="00383A02">
        <w:rPr>
          <w:rFonts w:ascii="Arial" w:hAnsi="Arial" w:cs="Arial"/>
        </w:rPr>
        <w:t xml:space="preserve">PGRR140, </w:t>
      </w:r>
      <w:r w:rsidR="00383A02" w:rsidRPr="00383A02">
        <w:rPr>
          <w:rFonts w:ascii="Arial" w:hAnsi="Arial" w:cs="Arial"/>
        </w:rPr>
        <w:t>Related to NPRR1317, Creation of Non-Settled Generator (NSG) and Clarification of the Types, Usage, and Registration of Distributed Generation</w:t>
      </w:r>
    </w:p>
    <w:p w14:paraId="5A49D2B1" w14:textId="7BC67373" w:rsidR="0067775A" w:rsidRPr="0067775A" w:rsidRDefault="0067775A" w:rsidP="0067775A">
      <w:pPr>
        <w:numPr>
          <w:ilvl w:val="1"/>
          <w:numId w:val="23"/>
        </w:numPr>
        <w:spacing w:after="120"/>
        <w:rPr>
          <w:rFonts w:ascii="Arial" w:hAnsi="Arial" w:cs="Arial"/>
        </w:rPr>
      </w:pPr>
      <w:r>
        <w:rPr>
          <w:rFonts w:ascii="Arial" w:hAnsi="Arial" w:cs="Arial"/>
        </w:rPr>
        <w:t>Section 5.2.1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64A476DF" w14:textId="77777777" w:rsidR="009959F9" w:rsidRPr="00CD7014" w:rsidRDefault="009959F9" w:rsidP="009959F9">
      <w:pPr>
        <w:keepNext/>
        <w:tabs>
          <w:tab w:val="left" w:pos="1080"/>
        </w:tabs>
        <w:spacing w:before="240" w:after="240"/>
        <w:ind w:left="1080" w:hanging="1080"/>
        <w:outlineLvl w:val="2"/>
        <w:rPr>
          <w:b/>
          <w:bCs/>
          <w:i/>
          <w:szCs w:val="20"/>
        </w:rPr>
      </w:pPr>
      <w:bookmarkStart w:id="0" w:name="_Toc214969683"/>
      <w:bookmarkStart w:id="1" w:name="_Toc173244122"/>
      <w:commentRangeStart w:id="2"/>
      <w:r w:rsidRPr="00CD7014">
        <w:rPr>
          <w:b/>
          <w:bCs/>
          <w:i/>
        </w:rPr>
        <w:t>5.</w:t>
      </w:r>
      <w:r>
        <w:rPr>
          <w:b/>
          <w:bCs/>
          <w:i/>
        </w:rPr>
        <w:t>2</w:t>
      </w:r>
      <w:r w:rsidRPr="00CD7014">
        <w:rPr>
          <w:b/>
          <w:bCs/>
          <w:i/>
        </w:rPr>
        <w:t>.1</w:t>
      </w:r>
      <w:commentRangeEnd w:id="2"/>
      <w:r w:rsidR="00383A02">
        <w:rPr>
          <w:rStyle w:val="CommentReference"/>
        </w:rPr>
        <w:commentReference w:id="2"/>
      </w:r>
      <w:r w:rsidRPr="00CD7014">
        <w:rPr>
          <w:b/>
          <w:bCs/>
          <w:i/>
        </w:rPr>
        <w:tab/>
        <w:t>Applicability</w:t>
      </w:r>
    </w:p>
    <w:p w14:paraId="14713AD5" w14:textId="77777777" w:rsidR="009959F9" w:rsidRPr="00CD7014" w:rsidRDefault="009959F9" w:rsidP="009959F9">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56EAAD7B" w14:textId="77777777" w:rsidR="009959F9" w:rsidRPr="00CD7014" w:rsidRDefault="009959F9" w:rsidP="009959F9">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040E390E" w14:textId="77777777" w:rsidR="009959F9" w:rsidRDefault="009959F9" w:rsidP="009959F9">
      <w:pPr>
        <w:spacing w:after="240"/>
        <w:ind w:left="1440" w:hanging="720"/>
        <w:rPr>
          <w:szCs w:val="20"/>
        </w:rPr>
      </w:pPr>
      <w:r>
        <w:rPr>
          <w:szCs w:val="20"/>
        </w:rPr>
        <w:t>(b)</w:t>
      </w:r>
      <w:r>
        <w:rPr>
          <w:szCs w:val="20"/>
        </w:rPr>
        <w:tab/>
        <w:t>Any Entity proposing to interconnect a Settlement Only Generator (SOG) to the ERCOT System; or</w:t>
      </w:r>
    </w:p>
    <w:p w14:paraId="30AF7ABF" w14:textId="77777777" w:rsidR="009959F9" w:rsidRPr="00CD7014" w:rsidRDefault="009959F9" w:rsidP="009959F9">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5704AEC0" w14:textId="77777777" w:rsidR="009959F9" w:rsidRPr="009959F9" w:rsidRDefault="009959F9" w:rsidP="009959F9">
      <w:pPr>
        <w:spacing w:after="240"/>
        <w:ind w:left="2160" w:hanging="720"/>
      </w:pPr>
      <w:r w:rsidRPr="00CD7014">
        <w:t>(i)</w:t>
      </w:r>
      <w:r w:rsidRPr="00CD7014">
        <w:tab/>
      </w:r>
      <w:r>
        <w:t xml:space="preserve">Increasing the real power rating </w:t>
      </w:r>
      <w:r w:rsidRPr="009117D4">
        <w:t xml:space="preserve">from that shown in the latest Resource </w:t>
      </w:r>
      <w:r w:rsidRPr="009959F9">
        <w:t xml:space="preserve">Registration data by one MW or greater within a single year; </w:t>
      </w:r>
    </w:p>
    <w:p w14:paraId="69B0F2E2" w14:textId="325128E4" w:rsidR="009959F9" w:rsidRDefault="009959F9" w:rsidP="009959F9">
      <w:pPr>
        <w:spacing w:after="240"/>
        <w:ind w:left="2160" w:hanging="720"/>
      </w:pPr>
      <w:r w:rsidRPr="009959F9">
        <w:lastRenderedPageBreak/>
        <w:t>(ii)</w:t>
      </w:r>
      <w:r w:rsidRPr="009959F9">
        <w:tab/>
        <w:t>Changing the inverter, turbine, generator, battery modules, or power converter associated with a facility with an aggregate real power rating of ten MW or greater, unless the replacement is in-kind</w:t>
      </w:r>
      <w:ins w:id="3" w:author="Invenergy" w:date="2026-01-28T08:39:00Z" w16du:dateUtc="2026-01-28T14:39:00Z">
        <w:r w:rsidRPr="009959F9">
          <w:t xml:space="preserve">.  </w:t>
        </w:r>
        <w:r>
          <w:t>“</w:t>
        </w:r>
        <w:r w:rsidRPr="009959F9">
          <w:t>In-kind</w:t>
        </w:r>
      </w:ins>
      <w:ins w:id="4" w:author="Invenergy" w:date="2026-01-28T08:42:00Z" w16du:dateUtc="2026-01-28T14:42:00Z">
        <w:r w:rsidR="00E316D9">
          <w:t xml:space="preserve">” </w:t>
        </w:r>
      </w:ins>
      <w:ins w:id="5" w:author="Invenergy" w:date="2026-01-28T08:39:00Z" w16du:dateUtc="2026-01-28T14:39:00Z">
        <w:r w:rsidRPr="009959F9">
          <w:t xml:space="preserve">shall be defined as available equipment that has the same or similar specifications as the </w:t>
        </w:r>
      </w:ins>
      <w:ins w:id="6" w:author="Invenergy" w:date="2026-01-28T08:42:00Z" w16du:dateUtc="2026-01-28T14:42:00Z">
        <w:r w:rsidR="00E316D9">
          <w:t>o</w:t>
        </w:r>
      </w:ins>
      <w:ins w:id="7" w:author="Invenergy" w:date="2026-01-28T08:39:00Z" w16du:dateUtc="2026-01-28T14:39:00Z">
        <w:r w:rsidRPr="009959F9">
          <w:t xml:space="preserve">riginal </w:t>
        </w:r>
      </w:ins>
      <w:ins w:id="8" w:author="Invenergy" w:date="2026-01-28T08:42:00Z" w16du:dateUtc="2026-01-28T14:42:00Z">
        <w:r w:rsidR="00E316D9">
          <w:t>e</w:t>
        </w:r>
      </w:ins>
      <w:ins w:id="9" w:author="Invenergy" w:date="2026-01-28T08:39:00Z" w16du:dateUtc="2026-01-28T14:39:00Z">
        <w:r w:rsidRPr="009959F9">
          <w:t xml:space="preserve">quipment </w:t>
        </w:r>
      </w:ins>
      <w:ins w:id="10" w:author="Invenergy" w:date="2026-01-28T08:42:00Z" w16du:dateUtc="2026-01-28T14:42:00Z">
        <w:r w:rsidR="00E316D9">
          <w:t>m</w:t>
        </w:r>
      </w:ins>
      <w:ins w:id="11" w:author="Invenergy" w:date="2026-01-28T08:39:00Z" w16du:dateUtc="2026-01-28T14:39:00Z">
        <w:r w:rsidRPr="009959F9">
          <w:t>anufacturer specifications.  If the same or similar equipment is unavailable, then in-kind shall include replacement equipment that is similar in performance to the original equipment</w:t>
        </w:r>
      </w:ins>
      <w:r w:rsidRPr="009959F9">
        <w:t>;</w:t>
      </w:r>
    </w:p>
    <w:p w14:paraId="4462C0F6" w14:textId="77777777" w:rsidR="009959F9" w:rsidRPr="00DD29C7" w:rsidRDefault="009959F9" w:rsidP="009959F9">
      <w:pPr>
        <w:spacing w:after="240"/>
        <w:ind w:left="2160" w:hanging="720"/>
      </w:pPr>
      <w:r>
        <w:t>(iii)</w:t>
      </w:r>
      <w:r>
        <w:tab/>
        <w:t>Modifying any control settings</w:t>
      </w:r>
      <w:r w:rsidRPr="00D90D3A">
        <w:t xml:space="preserve"> or equipment </w:t>
      </w:r>
      <w:r>
        <w:t xml:space="preserve">of Inverter-Based Resources (IBRs) </w:t>
      </w:r>
      <w:r w:rsidRPr="00D90D3A">
        <w:t>that impact the dynamic response (</w:t>
      </w:r>
      <w:r>
        <w:t>such as</w:t>
      </w:r>
      <w:r w:rsidRPr="00D90D3A">
        <w:t xml:space="preserve"> voltage, frequency, and current injections) </w:t>
      </w:r>
      <w:r>
        <w:t>at the Point of Interconnection (POI)</w:t>
      </w:r>
      <w:r w:rsidRPr="00AA2866">
        <w:t xml:space="preserve"> </w:t>
      </w:r>
      <w:r>
        <w:t xml:space="preserve">in a manner that is deemed to require further study in accordance with the process outlined in paragraph (5) of Section 5.5, Generator Commissioning and Continuing Operations; </w:t>
      </w:r>
      <w:r w:rsidRPr="00DD29C7">
        <w:t xml:space="preserve"> </w:t>
      </w:r>
    </w:p>
    <w:p w14:paraId="1B9176AF" w14:textId="77777777" w:rsidR="009959F9" w:rsidRDefault="009959F9" w:rsidP="009959F9">
      <w:pPr>
        <w:spacing w:after="240"/>
        <w:ind w:left="2160" w:hanging="720"/>
      </w:pPr>
      <w:r w:rsidRPr="00CD7014">
        <w:t>(</w:t>
      </w:r>
      <w:r>
        <w:t>iv</w:t>
      </w:r>
      <w:r w:rsidRPr="00CD7014">
        <w:t>)</w:t>
      </w:r>
      <w:r w:rsidRPr="00CD7014">
        <w:tab/>
        <w:t>Chang</w:t>
      </w:r>
      <w:r>
        <w:t>ing</w:t>
      </w:r>
      <w:r w:rsidRPr="00CD7014">
        <w:t xml:space="preserve"> or add</w:t>
      </w:r>
      <w:r>
        <w:t>ing</w:t>
      </w:r>
      <w:r w:rsidRPr="00CD7014">
        <w:t xml:space="preserve"> a </w:t>
      </w:r>
      <w:r w:rsidRPr="00742EC1">
        <w:t>POI</w:t>
      </w:r>
      <w:r w:rsidRPr="00CD7014">
        <w:t xml:space="preserve"> </w:t>
      </w:r>
      <w:r>
        <w:t>to a facility</w:t>
      </w:r>
      <w:r w:rsidRPr="00CD7014">
        <w:t xml:space="preserve"> </w:t>
      </w:r>
      <w:r>
        <w:t xml:space="preserve">with an aggregate real power rating </w:t>
      </w:r>
      <w:r w:rsidRPr="00CD7014">
        <w:t>of ten MW or greater</w:t>
      </w:r>
      <w:r>
        <w:t>; or</w:t>
      </w:r>
    </w:p>
    <w:p w14:paraId="3682DED5" w14:textId="77777777" w:rsidR="009959F9" w:rsidRPr="00CD7014" w:rsidRDefault="009959F9" w:rsidP="009959F9">
      <w:pPr>
        <w:spacing w:after="240"/>
        <w:ind w:left="2160" w:hanging="720"/>
      </w:pPr>
      <w:r>
        <w:t>(v)</w:t>
      </w:r>
      <w:r>
        <w:tab/>
        <w:t xml:space="preserve">Increasing the aggregate nameplate capacity of a </w:t>
      </w:r>
      <w:proofErr w:type="gramStart"/>
      <w:r>
        <w:t>generator</w:t>
      </w:r>
      <w:proofErr w:type="gramEnd"/>
      <w:r>
        <w:t xml:space="preserve"> less than ten MW to ten MW or greater.</w:t>
      </w:r>
    </w:p>
    <w:p w14:paraId="55AB6140" w14:textId="77777777" w:rsidR="009959F9" w:rsidRDefault="009959F9" w:rsidP="009959F9">
      <w:pPr>
        <w:pStyle w:val="BodyTextNumbered"/>
      </w:pPr>
      <w:r>
        <w:t>(2)</w:t>
      </w:r>
      <w:r>
        <w:tab/>
        <w:t>For the purposes of Section 5, the term “generator” includes but is not limited to a Generation Resource, SOG, and ESR.</w:t>
      </w:r>
    </w:p>
    <w:p w14:paraId="2ABEC638" w14:textId="77777777" w:rsidR="009959F9" w:rsidRDefault="009959F9" w:rsidP="009959F9">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73C71062" w14:textId="77777777" w:rsidR="009959F9" w:rsidRDefault="009959F9" w:rsidP="009959F9">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36CC68BA" w14:textId="77777777" w:rsidR="009959F9" w:rsidRDefault="009959F9" w:rsidP="009959F9">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5ADA7B6A" w14:textId="77777777" w:rsidR="009959F9" w:rsidRDefault="009959F9" w:rsidP="009959F9">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1C5E7E00" w14:textId="722CECAB" w:rsidR="006E1C2D" w:rsidRPr="00BA2009" w:rsidRDefault="009959F9" w:rsidP="00E316D9">
      <w:pPr>
        <w:pStyle w:val="BodyTextNumbered"/>
      </w:pPr>
      <w:r>
        <w:lastRenderedPageBreak/>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bookmarkEnd w:id="0"/>
      <w:bookmarkEnd w:id="1"/>
    </w:p>
    <w:sectPr w:rsidR="006E1C2D"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ERCOT Market Rules" w:date="2026-01-28T10:10:00Z" w:initials="BA">
    <w:p w14:paraId="6DAB8CD0" w14:textId="77777777" w:rsidR="00383A02" w:rsidRDefault="00383A02" w:rsidP="00383A02">
      <w:pPr>
        <w:pStyle w:val="CommentText"/>
      </w:pPr>
      <w:r>
        <w:rPr>
          <w:rStyle w:val="CommentReference"/>
        </w:rPr>
        <w:annotationRef/>
      </w:r>
      <w:r>
        <w:t>Please note PGRR140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DAB8CD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755FF3F" w16cex:dateUtc="2026-01-28T16: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AB8CD0" w16cid:durableId="4755FF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Default="00D176CF">
    <w:pPr>
      <w:pStyle w:val="Footer"/>
      <w:pBdr>
        <w:top w:val="single" w:sz="4" w:space="1" w:color="auto"/>
      </w:pBdr>
      <w:tabs>
        <w:tab w:val="clear" w:pos="4320"/>
        <w:tab w:val="clear" w:pos="8640"/>
        <w:tab w:val="right" w:pos="9360"/>
      </w:tabs>
      <w:rPr>
        <w:ins w:id="12" w:author="Webking, Cathy" w:date="2025-07-21T15:19:00Z" w16du:dateUtc="2025-07-21T20:19:00Z"/>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42E44F21" w14:textId="781910C7" w:rsidR="007211AE" w:rsidRPr="00412DCA" w:rsidRDefault="009D1B66" w:rsidP="009D1B66">
    <w:pPr>
      <w:pStyle w:val="Footer"/>
      <w:pBdr>
        <w:top w:val="single" w:sz="4" w:space="1" w:color="auto"/>
      </w:pBdr>
      <w:tabs>
        <w:tab w:val="clear" w:pos="4320"/>
        <w:tab w:val="clear" w:pos="8640"/>
        <w:tab w:val="right" w:pos="9360"/>
      </w:tabs>
      <w:rPr>
        <w:rFonts w:ascii="Arial" w:hAnsi="Arial" w:cs="Arial"/>
        <w:sz w:val="18"/>
      </w:rPr>
    </w:pPr>
    <w:ins w:id="13" w:author="Webking, Cathy" w:date="2025-07-21T16:54:00Z" w16du:dateUtc="2025-07-21T21:54:00Z">
      <w:r>
        <w:rPr>
          <w:rFonts w:ascii="Arial" w:hAnsi="Arial" w:cs="Arial"/>
          <w:sz w:val="18"/>
        </w:rPr>
        <w:fldChar w:fldCharType="begin"/>
      </w:r>
      <w:r>
        <w:rPr>
          <w:rFonts w:ascii="Arial" w:hAnsi="Arial" w:cs="Arial"/>
          <w:sz w:val="18"/>
        </w:rPr>
        <w:instrText xml:space="preserve"> DOCPROPERTY DOCXDOCID DMS=FileSystem Format=&lt;&lt;NAME&gt;&gt; DATE \* MERGEFORMAT </w:instrText>
      </w:r>
    </w:ins>
    <w:r>
      <w:rPr>
        <w:rFonts w:ascii="Arial" w:hAnsi="Arial" w:cs="Arial"/>
        <w:sz w:val="18"/>
      </w:rPr>
      <w:fldChar w:fldCharType="separate"/>
    </w:r>
    <w:ins w:id="14" w:author="Webking, Cathy" w:date="2025-07-21T16:54:00Z" w16du:dateUtc="2025-07-21T21:54:00Z">
      <w:r>
        <w:rPr>
          <w:rFonts w:ascii="Arial" w:hAnsi="Arial" w:cs="Arial"/>
          <w:sz w:val="18"/>
        </w:rPr>
        <w:t>DRAFT XXXNOGRR-01 NOGRR255 Language Modifications 07XX25 v6 revised - 7/21/2025 4:54 PM</w:t>
      </w:r>
      <w:r>
        <w:rPr>
          <w:rFonts w:ascii="Arial" w:hAnsi="Arial" w:cs="Arial"/>
          <w:sz w:val="18"/>
        </w:rPr>
        <w:fldChar w:fldCharType="end"/>
      </w:r>
    </w:ins>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5AF2370F" w:rsidR="00D176CF" w:rsidRDefault="00E72661">
    <w:pPr>
      <w:pStyle w:val="Footer"/>
      <w:tabs>
        <w:tab w:val="clear" w:pos="4320"/>
        <w:tab w:val="clear" w:pos="8640"/>
        <w:tab w:val="right" w:pos="9360"/>
      </w:tabs>
      <w:rPr>
        <w:rFonts w:ascii="Arial" w:hAnsi="Arial" w:cs="Arial"/>
        <w:sz w:val="18"/>
      </w:rPr>
    </w:pPr>
    <w:r>
      <w:rPr>
        <w:rFonts w:ascii="Arial" w:hAnsi="Arial" w:cs="Arial"/>
        <w:sz w:val="18"/>
      </w:rPr>
      <w:t>142</w:t>
    </w:r>
    <w:r w:rsidR="00CE5AEE">
      <w:rPr>
        <w:rFonts w:ascii="Arial" w:hAnsi="Arial" w:cs="Arial"/>
        <w:sz w:val="18"/>
      </w:rPr>
      <w:t>PGRR</w:t>
    </w:r>
    <w:r w:rsidR="00E31352">
      <w:rPr>
        <w:rFonts w:ascii="Arial" w:hAnsi="Arial" w:cs="Arial"/>
        <w:sz w:val="18"/>
      </w:rPr>
      <w:t>-01</w:t>
    </w:r>
    <w:r w:rsidR="00D176CF">
      <w:rPr>
        <w:rFonts w:ascii="Arial" w:hAnsi="Arial" w:cs="Arial"/>
        <w:sz w:val="18"/>
      </w:rPr>
      <w:t xml:space="preserve"> </w:t>
    </w:r>
    <w:r w:rsidR="00CE5AEE">
      <w:rPr>
        <w:rFonts w:ascii="Arial" w:hAnsi="Arial" w:cs="Arial"/>
        <w:sz w:val="18"/>
      </w:rPr>
      <w:t xml:space="preserve">In-kind </w:t>
    </w:r>
    <w:r w:rsidR="00E316D9">
      <w:rPr>
        <w:rFonts w:ascii="Arial" w:hAnsi="Arial" w:cs="Arial"/>
        <w:sz w:val="18"/>
      </w:rPr>
      <w:t>D</w:t>
    </w:r>
    <w:r w:rsidR="00CE5AEE">
      <w:rPr>
        <w:rFonts w:ascii="Arial" w:hAnsi="Arial" w:cs="Arial"/>
        <w:sz w:val="18"/>
      </w:rPr>
      <w:t xml:space="preserve">efinition for </w:t>
    </w:r>
    <w:r w:rsidR="00E316D9">
      <w:rPr>
        <w:rFonts w:ascii="Arial" w:hAnsi="Arial" w:cs="Arial"/>
        <w:sz w:val="18"/>
      </w:rPr>
      <w:t>G</w:t>
    </w:r>
    <w:r w:rsidR="00CE5AEE">
      <w:rPr>
        <w:rFonts w:ascii="Arial" w:hAnsi="Arial" w:cs="Arial"/>
        <w:sz w:val="18"/>
      </w:rPr>
      <w:t>eneration</w:t>
    </w:r>
    <w:r w:rsidR="00D176CF">
      <w:rPr>
        <w:rFonts w:ascii="Arial" w:hAnsi="Arial" w:cs="Arial"/>
        <w:sz w:val="18"/>
      </w:rPr>
      <w:t xml:space="preserve"> </w:t>
    </w:r>
    <w:r w:rsidR="00CF2767">
      <w:rPr>
        <w:rFonts w:ascii="Arial" w:hAnsi="Arial" w:cs="Arial"/>
        <w:sz w:val="18"/>
      </w:rPr>
      <w:t>0128</w:t>
    </w:r>
    <w:r w:rsidR="00E31352">
      <w:rPr>
        <w:rFonts w:ascii="Arial" w:hAnsi="Arial" w:cs="Arial"/>
        <w:sz w:val="18"/>
      </w:rPr>
      <w:t>2</w:t>
    </w:r>
    <w:r w:rsidR="00CE5AEE">
      <w:rPr>
        <w:rFonts w:ascii="Arial" w:hAnsi="Arial" w:cs="Arial"/>
        <w:sz w:val="18"/>
      </w:rPr>
      <w:t>6</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p w14:paraId="6801BCD3" w14:textId="1C9A183A" w:rsidR="007211AE" w:rsidRPr="00412DCA" w:rsidRDefault="007211AE" w:rsidP="002D2D1E">
    <w:pPr>
      <w:pStyle w:val="Footer"/>
      <w:tabs>
        <w:tab w:val="clear" w:pos="4320"/>
        <w:tab w:val="clear" w:pos="8640"/>
        <w:tab w:val="right" w:pos="9360"/>
      </w:tabs>
      <w:rPr>
        <w:rFonts w:ascii="Arial" w:hAnsi="Arial" w:cs="Arial"/>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Default="00D176CF">
    <w:pPr>
      <w:pStyle w:val="Footer"/>
      <w:pBdr>
        <w:top w:val="single" w:sz="4" w:space="1" w:color="auto"/>
      </w:pBdr>
      <w:tabs>
        <w:tab w:val="clear" w:pos="4320"/>
        <w:tab w:val="clear" w:pos="8640"/>
        <w:tab w:val="right" w:pos="9360"/>
      </w:tabs>
      <w:rPr>
        <w:ins w:id="15" w:author="Webking, Cathy" w:date="2025-07-21T15:19:00Z" w16du:dateUtc="2025-07-21T20:19:00Z"/>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45C2BCBE" w14:textId="5647F28B" w:rsidR="007211AE" w:rsidRPr="00412DCA" w:rsidRDefault="009D1B66" w:rsidP="009D1B66">
    <w:pPr>
      <w:pStyle w:val="Footer"/>
      <w:pBdr>
        <w:top w:val="single" w:sz="4" w:space="1" w:color="auto"/>
      </w:pBdr>
      <w:tabs>
        <w:tab w:val="clear" w:pos="4320"/>
        <w:tab w:val="clear" w:pos="8640"/>
        <w:tab w:val="right" w:pos="9360"/>
      </w:tabs>
      <w:rPr>
        <w:rFonts w:ascii="Arial" w:hAnsi="Arial" w:cs="Arial"/>
        <w:sz w:val="18"/>
      </w:rPr>
    </w:pPr>
    <w:ins w:id="16" w:author="Webking, Cathy" w:date="2025-07-21T16:54:00Z" w16du:dateUtc="2025-07-21T21:54:00Z">
      <w:r>
        <w:rPr>
          <w:rFonts w:ascii="Arial" w:hAnsi="Arial" w:cs="Arial"/>
          <w:sz w:val="18"/>
        </w:rPr>
        <w:fldChar w:fldCharType="begin"/>
      </w:r>
      <w:r>
        <w:rPr>
          <w:rFonts w:ascii="Arial" w:hAnsi="Arial" w:cs="Arial"/>
          <w:sz w:val="18"/>
        </w:rPr>
        <w:instrText xml:space="preserve"> DOCPROPERTY DOCXDOCID DMS=FileSystem Format=&lt;&lt;NAME&gt;&gt; DATE \* MERGEFORMAT </w:instrText>
      </w:r>
    </w:ins>
    <w:r>
      <w:rPr>
        <w:rFonts w:ascii="Arial" w:hAnsi="Arial" w:cs="Arial"/>
        <w:sz w:val="18"/>
      </w:rPr>
      <w:fldChar w:fldCharType="separate"/>
    </w:r>
    <w:ins w:id="17" w:author="Webking, Cathy" w:date="2025-07-21T16:54:00Z" w16du:dateUtc="2025-07-21T21:54:00Z">
      <w:r>
        <w:rPr>
          <w:rFonts w:ascii="Arial" w:hAnsi="Arial" w:cs="Arial"/>
          <w:sz w:val="18"/>
        </w:rPr>
        <w:t>DRAFT XXXNOGRR-01 NOGRR255 Language Modifications 07XX25 v6 revised - 7/21/2025 4:54 PM</w:t>
      </w:r>
      <w:r>
        <w:rPr>
          <w:rFonts w:ascii="Arial" w:hAnsi="Arial" w:cs="Arial"/>
          <w:sz w:val="18"/>
        </w:rPr>
        <w:fldChar w:fldCharType="end"/>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3441B4AA" w:rsidR="00D176CF" w:rsidRDefault="001101F2" w:rsidP="00816950">
    <w:pPr>
      <w:pStyle w:val="Header"/>
      <w:jc w:val="center"/>
      <w:rPr>
        <w:sz w:val="32"/>
      </w:rPr>
    </w:pPr>
    <w:r>
      <w:rPr>
        <w:sz w:val="32"/>
      </w:rPr>
      <w:t>Planning</w:t>
    </w:r>
    <w:r w:rsidR="00C76A2C">
      <w:rPr>
        <w:sz w:val="32"/>
      </w:rPr>
      <w:t xml:space="preserve"> Guide</w:t>
    </w:r>
    <w:r w:rsidR="00D176CF">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B138AB"/>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3"/>
  </w:num>
  <w:num w:numId="3" w16cid:durableId="765731531">
    <w:abstractNumId w:val="14"/>
  </w:num>
  <w:num w:numId="4" w16cid:durableId="1963613086">
    <w:abstractNumId w:val="1"/>
  </w:num>
  <w:num w:numId="5" w16cid:durableId="1279675509">
    <w:abstractNumId w:val="9"/>
  </w:num>
  <w:num w:numId="6" w16cid:durableId="1200241118">
    <w:abstractNumId w:val="9"/>
  </w:num>
  <w:num w:numId="7" w16cid:durableId="113403764">
    <w:abstractNumId w:val="9"/>
  </w:num>
  <w:num w:numId="8" w16cid:durableId="1306354199">
    <w:abstractNumId w:val="9"/>
  </w:num>
  <w:num w:numId="9" w16cid:durableId="1449738307">
    <w:abstractNumId w:val="9"/>
  </w:num>
  <w:num w:numId="10" w16cid:durableId="1162161447">
    <w:abstractNumId w:val="9"/>
  </w:num>
  <w:num w:numId="11" w16cid:durableId="323751953">
    <w:abstractNumId w:val="9"/>
  </w:num>
  <w:num w:numId="12" w16cid:durableId="74137000">
    <w:abstractNumId w:val="9"/>
  </w:num>
  <w:num w:numId="13" w16cid:durableId="1827822446">
    <w:abstractNumId w:val="9"/>
  </w:num>
  <w:num w:numId="14" w16cid:durableId="279143775">
    <w:abstractNumId w:val="3"/>
  </w:num>
  <w:num w:numId="15" w16cid:durableId="319192539">
    <w:abstractNumId w:val="8"/>
  </w:num>
  <w:num w:numId="16" w16cid:durableId="1144857904">
    <w:abstractNumId w:val="11"/>
  </w:num>
  <w:num w:numId="17" w16cid:durableId="664669829">
    <w:abstractNumId w:val="12"/>
  </w:num>
  <w:num w:numId="18" w16cid:durableId="1951931829">
    <w:abstractNumId w:val="4"/>
  </w:num>
  <w:num w:numId="19" w16cid:durableId="465128936">
    <w:abstractNumId w:val="10"/>
  </w:num>
  <w:num w:numId="20" w16cid:durableId="583228674">
    <w:abstractNumId w:val="2"/>
  </w:num>
  <w:num w:numId="21" w16cid:durableId="943417797">
    <w:abstractNumId w:val="7"/>
  </w:num>
  <w:num w:numId="22" w16cid:durableId="927345798">
    <w:abstractNumId w:val="5"/>
  </w:num>
  <w:num w:numId="23" w16cid:durableId="205025195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Invenergy">
    <w15:presenceInfo w15:providerId="None" w15:userId="Invenergy"/>
  </w15:person>
  <w15:person w15:author="Webking, Cathy">
    <w15:presenceInfo w15:providerId="AD" w15:userId="S::cwebking@spencerfane.com::f4e9e216-5821-4ea0-82a0-ac13687ef5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1739"/>
    <w:rsid w:val="00060A5A"/>
    <w:rsid w:val="00064B44"/>
    <w:rsid w:val="00067FE2"/>
    <w:rsid w:val="000748E8"/>
    <w:rsid w:val="0007682E"/>
    <w:rsid w:val="00094DDC"/>
    <w:rsid w:val="000C388A"/>
    <w:rsid w:val="000D1AEB"/>
    <w:rsid w:val="000D2F38"/>
    <w:rsid w:val="000D3E64"/>
    <w:rsid w:val="000F13C5"/>
    <w:rsid w:val="00105A36"/>
    <w:rsid w:val="001101F2"/>
    <w:rsid w:val="0011275C"/>
    <w:rsid w:val="001313B4"/>
    <w:rsid w:val="0014546D"/>
    <w:rsid w:val="001500D9"/>
    <w:rsid w:val="00156DB7"/>
    <w:rsid w:val="00157228"/>
    <w:rsid w:val="00160C3C"/>
    <w:rsid w:val="0017783C"/>
    <w:rsid w:val="0019314C"/>
    <w:rsid w:val="001A67DA"/>
    <w:rsid w:val="001F38F0"/>
    <w:rsid w:val="001F3D0C"/>
    <w:rsid w:val="002130BC"/>
    <w:rsid w:val="00237430"/>
    <w:rsid w:val="00276A99"/>
    <w:rsid w:val="00286AD9"/>
    <w:rsid w:val="00290855"/>
    <w:rsid w:val="002909DD"/>
    <w:rsid w:val="002966F3"/>
    <w:rsid w:val="002B05CA"/>
    <w:rsid w:val="002B69F3"/>
    <w:rsid w:val="002B763A"/>
    <w:rsid w:val="002C208F"/>
    <w:rsid w:val="002D2D1E"/>
    <w:rsid w:val="002D3008"/>
    <w:rsid w:val="002D382A"/>
    <w:rsid w:val="002F1EDD"/>
    <w:rsid w:val="003013F2"/>
    <w:rsid w:val="0030232A"/>
    <w:rsid w:val="0030694A"/>
    <w:rsid w:val="003069F4"/>
    <w:rsid w:val="00360920"/>
    <w:rsid w:val="003618DF"/>
    <w:rsid w:val="00383A02"/>
    <w:rsid w:val="00384709"/>
    <w:rsid w:val="00386C35"/>
    <w:rsid w:val="003A3D77"/>
    <w:rsid w:val="003A566E"/>
    <w:rsid w:val="003B5AED"/>
    <w:rsid w:val="003C6B7B"/>
    <w:rsid w:val="003E114E"/>
    <w:rsid w:val="003E2750"/>
    <w:rsid w:val="003F1DF3"/>
    <w:rsid w:val="003F7293"/>
    <w:rsid w:val="004135BD"/>
    <w:rsid w:val="004302A4"/>
    <w:rsid w:val="004463BA"/>
    <w:rsid w:val="00446B8D"/>
    <w:rsid w:val="004822D4"/>
    <w:rsid w:val="004865E9"/>
    <w:rsid w:val="0049290B"/>
    <w:rsid w:val="00494B33"/>
    <w:rsid w:val="004A4451"/>
    <w:rsid w:val="004D3958"/>
    <w:rsid w:val="004F5497"/>
    <w:rsid w:val="005008DF"/>
    <w:rsid w:val="00502B05"/>
    <w:rsid w:val="005045D0"/>
    <w:rsid w:val="00504B3C"/>
    <w:rsid w:val="00505AC4"/>
    <w:rsid w:val="00506EDA"/>
    <w:rsid w:val="00534C6C"/>
    <w:rsid w:val="00550658"/>
    <w:rsid w:val="00577966"/>
    <w:rsid w:val="005809C8"/>
    <w:rsid w:val="005841C0"/>
    <w:rsid w:val="00591696"/>
    <w:rsid w:val="0059260F"/>
    <w:rsid w:val="005928F2"/>
    <w:rsid w:val="00592FA4"/>
    <w:rsid w:val="005E5074"/>
    <w:rsid w:val="00612E4F"/>
    <w:rsid w:val="00615D5E"/>
    <w:rsid w:val="00622E99"/>
    <w:rsid w:val="00625E5D"/>
    <w:rsid w:val="00626EBB"/>
    <w:rsid w:val="00647789"/>
    <w:rsid w:val="006543EC"/>
    <w:rsid w:val="0066370F"/>
    <w:rsid w:val="0067775A"/>
    <w:rsid w:val="00681141"/>
    <w:rsid w:val="00693080"/>
    <w:rsid w:val="006A0784"/>
    <w:rsid w:val="006A697B"/>
    <w:rsid w:val="006B4DDE"/>
    <w:rsid w:val="006C5E95"/>
    <w:rsid w:val="006E1C2D"/>
    <w:rsid w:val="007149D7"/>
    <w:rsid w:val="00715112"/>
    <w:rsid w:val="007211AE"/>
    <w:rsid w:val="007241BA"/>
    <w:rsid w:val="00743968"/>
    <w:rsid w:val="0075777F"/>
    <w:rsid w:val="00772AA5"/>
    <w:rsid w:val="00785415"/>
    <w:rsid w:val="00791CB9"/>
    <w:rsid w:val="00793130"/>
    <w:rsid w:val="007A1A4D"/>
    <w:rsid w:val="007B3233"/>
    <w:rsid w:val="007B5A42"/>
    <w:rsid w:val="007C199B"/>
    <w:rsid w:val="007C5333"/>
    <w:rsid w:val="007C75C6"/>
    <w:rsid w:val="007D3073"/>
    <w:rsid w:val="007D64B9"/>
    <w:rsid w:val="007D72D4"/>
    <w:rsid w:val="007E0452"/>
    <w:rsid w:val="007F3E47"/>
    <w:rsid w:val="008070C0"/>
    <w:rsid w:val="00811C12"/>
    <w:rsid w:val="00816950"/>
    <w:rsid w:val="00845778"/>
    <w:rsid w:val="0086288E"/>
    <w:rsid w:val="00887E28"/>
    <w:rsid w:val="008A352C"/>
    <w:rsid w:val="008A7C86"/>
    <w:rsid w:val="008B0963"/>
    <w:rsid w:val="008C4987"/>
    <w:rsid w:val="008D5C3A"/>
    <w:rsid w:val="008E6DA2"/>
    <w:rsid w:val="00907B1E"/>
    <w:rsid w:val="00924A90"/>
    <w:rsid w:val="00925AFB"/>
    <w:rsid w:val="00926101"/>
    <w:rsid w:val="009412BF"/>
    <w:rsid w:val="00943AFD"/>
    <w:rsid w:val="00963A51"/>
    <w:rsid w:val="00982817"/>
    <w:rsid w:val="00983760"/>
    <w:rsid w:val="00983B6E"/>
    <w:rsid w:val="00987BF1"/>
    <w:rsid w:val="009936F8"/>
    <w:rsid w:val="009959F9"/>
    <w:rsid w:val="009A3772"/>
    <w:rsid w:val="009B1248"/>
    <w:rsid w:val="009C7EE2"/>
    <w:rsid w:val="009D17F0"/>
    <w:rsid w:val="009D1B66"/>
    <w:rsid w:val="00A42796"/>
    <w:rsid w:val="00A5311D"/>
    <w:rsid w:val="00A90D58"/>
    <w:rsid w:val="00A974CB"/>
    <w:rsid w:val="00AA22AE"/>
    <w:rsid w:val="00AA2D93"/>
    <w:rsid w:val="00AD3B58"/>
    <w:rsid w:val="00AF56C6"/>
    <w:rsid w:val="00B032E8"/>
    <w:rsid w:val="00B1621F"/>
    <w:rsid w:val="00B57F96"/>
    <w:rsid w:val="00B6250B"/>
    <w:rsid w:val="00B67892"/>
    <w:rsid w:val="00B7145D"/>
    <w:rsid w:val="00BA0499"/>
    <w:rsid w:val="00BA113D"/>
    <w:rsid w:val="00BA4D33"/>
    <w:rsid w:val="00BC2D06"/>
    <w:rsid w:val="00BC613A"/>
    <w:rsid w:val="00BE564A"/>
    <w:rsid w:val="00C133AE"/>
    <w:rsid w:val="00C437F9"/>
    <w:rsid w:val="00C744EB"/>
    <w:rsid w:val="00C76A2C"/>
    <w:rsid w:val="00C90702"/>
    <w:rsid w:val="00C917FF"/>
    <w:rsid w:val="00C9766A"/>
    <w:rsid w:val="00CA699C"/>
    <w:rsid w:val="00CC4F39"/>
    <w:rsid w:val="00CD2430"/>
    <w:rsid w:val="00CD544C"/>
    <w:rsid w:val="00CE3608"/>
    <w:rsid w:val="00CE5AEE"/>
    <w:rsid w:val="00CF23AC"/>
    <w:rsid w:val="00CF2767"/>
    <w:rsid w:val="00CF4256"/>
    <w:rsid w:val="00D04FE8"/>
    <w:rsid w:val="00D176CF"/>
    <w:rsid w:val="00D271E3"/>
    <w:rsid w:val="00D47A80"/>
    <w:rsid w:val="00D679BC"/>
    <w:rsid w:val="00D85807"/>
    <w:rsid w:val="00D87349"/>
    <w:rsid w:val="00D91EE9"/>
    <w:rsid w:val="00D95A0E"/>
    <w:rsid w:val="00D97220"/>
    <w:rsid w:val="00DB7A2E"/>
    <w:rsid w:val="00DD5629"/>
    <w:rsid w:val="00E14D47"/>
    <w:rsid w:val="00E1641C"/>
    <w:rsid w:val="00E26708"/>
    <w:rsid w:val="00E31352"/>
    <w:rsid w:val="00E316D9"/>
    <w:rsid w:val="00E34958"/>
    <w:rsid w:val="00E37AB0"/>
    <w:rsid w:val="00E453C2"/>
    <w:rsid w:val="00E71C39"/>
    <w:rsid w:val="00E72661"/>
    <w:rsid w:val="00E767CF"/>
    <w:rsid w:val="00EA56E6"/>
    <w:rsid w:val="00EB0C66"/>
    <w:rsid w:val="00EC322C"/>
    <w:rsid w:val="00EC335F"/>
    <w:rsid w:val="00EC48FB"/>
    <w:rsid w:val="00EF232A"/>
    <w:rsid w:val="00EF437D"/>
    <w:rsid w:val="00F021B3"/>
    <w:rsid w:val="00F05A69"/>
    <w:rsid w:val="00F134E7"/>
    <w:rsid w:val="00F3219E"/>
    <w:rsid w:val="00F43FFD"/>
    <w:rsid w:val="00F44236"/>
    <w:rsid w:val="00F52517"/>
    <w:rsid w:val="00F700A5"/>
    <w:rsid w:val="00FA57B2"/>
    <w:rsid w:val="00FB37BB"/>
    <w:rsid w:val="00FB509B"/>
    <w:rsid w:val="00FC3D4B"/>
    <w:rsid w:val="00FC6312"/>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6E1C2D"/>
    <w:rPr>
      <w:color w:val="605E5C"/>
      <w:shd w:val="clear" w:color="auto" w:fill="E1DFDD"/>
    </w:rPr>
  </w:style>
  <w:style w:type="paragraph" w:customStyle="1" w:styleId="BodyTextNumbered">
    <w:name w:val="Body Text Numbered"/>
    <w:basedOn w:val="BodyText"/>
    <w:link w:val="BodyTextNumberedChar1"/>
    <w:rsid w:val="006E1C2D"/>
    <w:pPr>
      <w:ind w:left="720" w:hanging="720"/>
    </w:pPr>
    <w:rPr>
      <w:iCs/>
      <w:szCs w:val="20"/>
    </w:rPr>
  </w:style>
  <w:style w:type="character" w:customStyle="1" w:styleId="BodyTextNumberedChar1">
    <w:name w:val="Body Text Numbered Char1"/>
    <w:link w:val="BodyTextNumbered"/>
    <w:rsid w:val="006E1C2D"/>
    <w:rPr>
      <w:iCs/>
      <w:sz w:val="24"/>
    </w:rPr>
  </w:style>
  <w:style w:type="character" w:customStyle="1" w:styleId="H4Char">
    <w:name w:val="H4 Char"/>
    <w:link w:val="H4"/>
    <w:rsid w:val="006E1C2D"/>
    <w:rPr>
      <w:b/>
      <w:bCs/>
      <w:snapToGrid w:val="0"/>
      <w:sz w:val="24"/>
    </w:rPr>
  </w:style>
  <w:style w:type="character" w:customStyle="1" w:styleId="H5Char">
    <w:name w:val="H5 Char"/>
    <w:link w:val="H5"/>
    <w:rsid w:val="008C4987"/>
    <w:rPr>
      <w:b/>
      <w:bCs/>
      <w:i/>
      <w:iCs/>
      <w:sz w:val="24"/>
      <w:szCs w:val="26"/>
    </w:rPr>
  </w:style>
  <w:style w:type="character" w:customStyle="1" w:styleId="H3Char">
    <w:name w:val="H3 Char"/>
    <w:link w:val="H3"/>
    <w:rsid w:val="008C4987"/>
    <w:rPr>
      <w:b/>
      <w:bCs/>
      <w:i/>
      <w:sz w:val="24"/>
    </w:rPr>
  </w:style>
  <w:style w:type="paragraph" w:styleId="ListParagraph">
    <w:name w:val="List Paragraph"/>
    <w:basedOn w:val="Normal"/>
    <w:uiPriority w:val="34"/>
    <w:qFormat/>
    <w:rsid w:val="008C4987"/>
    <w:pPr>
      <w:ind w:left="720"/>
      <w:contextualSpacing/>
    </w:pPr>
  </w:style>
  <w:style w:type="character" w:customStyle="1" w:styleId="H2Char">
    <w:name w:val="H2 Char"/>
    <w:link w:val="H2"/>
    <w:locked/>
    <w:rsid w:val="001101F2"/>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42" TargetMode="External"/><Relationship Id="rId13" Type="http://schemas.openxmlformats.org/officeDocument/2006/relationships/hyperlink" Target="https://www.ercot.com/files/docs/2023/08/25/ERCOT-Strategic-Plan-2024-2028.pdf" TargetMode="External"/><Relationship Id="rId18" Type="http://schemas.microsoft.com/office/2016/09/relationships/commentsIds" Target="commentsIds.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microsoft.com/office/2011/relationships/commentsExtended" Target="commentsExtended.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Brittney.Albracht@ercot.com" TargetMode="External"/><Relationship Id="rId23" Type="http://schemas.openxmlformats.org/officeDocument/2006/relationships/footer" Target="footer3.xml"/><Relationship Id="rId10" Type="http://schemas.openxmlformats.org/officeDocument/2006/relationships/hyperlink" Target="https://www.ercot.com/files/docs/2023/08/25/ERCOT-Strategic-Plan-2024-2028.pdf"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khanson@invenergy.com"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873</Words>
  <Characters>4845</Characters>
  <Application>Microsoft Office Word</Application>
  <DocSecurity>0</DocSecurity>
  <Lines>131</Lines>
  <Paragraphs>65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5679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4</cp:revision>
  <cp:lastPrinted>2013-11-15T22:11:00Z</cp:lastPrinted>
  <dcterms:created xsi:type="dcterms:W3CDTF">2026-01-28T16:17:00Z</dcterms:created>
  <dcterms:modified xsi:type="dcterms:W3CDTF">2026-01-28T16:59:00Z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y fmtid="{D5CDD505-2E9C-101B-9397-08002B2CF9AE}" pid="9" name="DOCXDOCID">
    <vt:lpwstr>DRAFT XXXNOGRR-01 NOGRR255 Language Modifications 07XX25 v6 revised - 7/21/2025 4:54 PM</vt:lpwstr>
  </property>
  <property fmtid="{D5CDD505-2E9C-101B-9397-08002B2CF9AE}" pid="10" name="DocXFormat">
    <vt:lpwstr>DefaultFormat</vt:lpwstr>
  </property>
  <property fmtid="{D5CDD505-2E9C-101B-9397-08002B2CF9AE}" pid="11" name="DocXLocation">
    <vt:lpwstr>EveryPage</vt:lpwstr>
  </property>
</Properties>
</file>